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B0" w:rsidRPr="006342B0" w:rsidRDefault="006342B0" w:rsidP="006342B0">
      <w:pPr>
        <w:shd w:val="clear" w:color="auto" w:fill="FFFFFF"/>
        <w:spacing w:after="0" w:line="240" w:lineRule="auto"/>
        <w:jc w:val="center"/>
        <w:outlineLvl w:val="1"/>
        <w:rPr>
          <w:rFonts w:ascii="Tahoma" w:eastAsia="Times New Roman" w:hAnsi="Tahoma" w:cs="Tahoma"/>
          <w:color w:val="024C7D"/>
          <w:sz w:val="31"/>
          <w:szCs w:val="31"/>
        </w:rPr>
      </w:pPr>
      <w:r w:rsidRPr="006342B0">
        <w:rPr>
          <w:rFonts w:ascii="Tahoma" w:eastAsia="Times New Roman" w:hAnsi="Tahoma" w:cs="Tahoma"/>
          <w:color w:val="024C7D"/>
          <w:sz w:val="31"/>
          <w:szCs w:val="31"/>
        </w:rPr>
        <w:t>План культурно-массовых мероприятий МАУК «</w:t>
      </w:r>
      <w:proofErr w:type="spellStart"/>
      <w:r w:rsidRPr="006342B0">
        <w:rPr>
          <w:rFonts w:ascii="Tahoma" w:eastAsia="Times New Roman" w:hAnsi="Tahoma" w:cs="Tahoma"/>
          <w:color w:val="024C7D"/>
          <w:sz w:val="31"/>
          <w:szCs w:val="31"/>
        </w:rPr>
        <w:t>ПКиО</w:t>
      </w:r>
      <w:proofErr w:type="spellEnd"/>
      <w:r w:rsidRPr="006342B0">
        <w:rPr>
          <w:rFonts w:ascii="Tahoma" w:eastAsia="Times New Roman" w:hAnsi="Tahoma" w:cs="Tahoma"/>
          <w:color w:val="024C7D"/>
          <w:sz w:val="31"/>
          <w:szCs w:val="31"/>
        </w:rPr>
        <w:t xml:space="preserve"> «Дружба» на ноябрь 2020 года.</w:t>
      </w:r>
    </w:p>
    <w:tbl>
      <w:tblPr>
        <w:tblW w:w="19851" w:type="dxa"/>
        <w:tblInd w:w="-8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3"/>
        <w:gridCol w:w="17108"/>
      </w:tblGrid>
      <w:tr w:rsidR="006342B0" w:rsidRPr="006342B0" w:rsidTr="006342B0">
        <w:trPr>
          <w:tblHeader/>
        </w:trPr>
        <w:tc>
          <w:tcPr>
            <w:tcW w:w="2743" w:type="dxa"/>
            <w:tcBorders>
              <w:top w:val="single" w:sz="8" w:space="0" w:color="014670"/>
              <w:left w:val="single" w:sz="8" w:space="0" w:color="014670"/>
              <w:bottom w:val="single" w:sz="8" w:space="0" w:color="014670"/>
              <w:right w:val="single" w:sz="8" w:space="0" w:color="EEEEEE"/>
            </w:tcBorders>
            <w:shd w:val="clear" w:color="auto" w:fill="014670"/>
            <w:tcMar>
              <w:top w:w="123" w:type="dxa"/>
              <w:left w:w="247" w:type="dxa"/>
              <w:bottom w:w="123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FFFFFF"/>
                <w:sz w:val="36"/>
                <w:szCs w:val="36"/>
              </w:rPr>
              <w:t>Дата и время проведения</w:t>
            </w:r>
          </w:p>
        </w:tc>
        <w:tc>
          <w:tcPr>
            <w:tcW w:w="0" w:type="auto"/>
            <w:tcBorders>
              <w:top w:val="single" w:sz="8" w:space="0" w:color="014670"/>
              <w:left w:val="single" w:sz="8" w:space="0" w:color="014670"/>
              <w:bottom w:val="single" w:sz="8" w:space="0" w:color="014670"/>
              <w:right w:val="single" w:sz="8" w:space="0" w:color="EEEEEE"/>
            </w:tcBorders>
            <w:shd w:val="clear" w:color="auto" w:fill="014670"/>
            <w:tcMar>
              <w:top w:w="123" w:type="dxa"/>
              <w:left w:w="247" w:type="dxa"/>
              <w:bottom w:w="123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FFFFFF"/>
                <w:sz w:val="36"/>
                <w:szCs w:val="36"/>
              </w:rPr>
              <w:t>Наименование мероприятия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1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10:00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«Шаги к здоровью»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Занятия скандинавской ходьбой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1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«Попробуй - догони!»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Спортивные игры с детьми и подростками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4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Среда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«В дружбе народов – единство России»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Тематическая программа, посвященная Дню народного единства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7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Суббота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«Жизнь дана на добрые дела»</w:t>
            </w:r>
          </w:p>
          <w:p w:rsid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Мероприятие для детей и подростков по профилактике наркомании, алкоголизма и</w:t>
            </w:r>
            <w:r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 xml:space="preserve"> 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proofErr w:type="spellStart"/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табакокурения</w:t>
            </w:r>
            <w:proofErr w:type="spellEnd"/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8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lastRenderedPageBreak/>
              <w:t>10:00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lastRenderedPageBreak/>
              <w:t>«Шаги к здоровью»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Занятия скандинавской ходьбой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lastRenderedPageBreak/>
              <w:t>8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«Мы начинаем КВН»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 xml:space="preserve">Семейный конкурс </w:t>
            </w:r>
            <w:proofErr w:type="gramStart"/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веселых</w:t>
            </w:r>
            <w:proofErr w:type="gramEnd"/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 xml:space="preserve"> и находчивых посвященный международному Дню КВН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11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Среда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«Пусть всегда будет солнце!»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Радиопрограмма по профилактике терроризма и экстремизма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14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Суббота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«Синичкин день»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Детская интерактивная программа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15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10:00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«Шаги к здоровью»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Занятия скандинавской ходьбой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15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lastRenderedPageBreak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lastRenderedPageBreak/>
              <w:t>«Спортивные дети»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Спортивно – оздоровительная игра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lastRenderedPageBreak/>
              <w:t>18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Среда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«Веселый день рождения Волшебника»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Мероприятие, посвященное Дню рождения Деда Мороза.</w:t>
            </w:r>
          </w:p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«Наш любимый Дед Мороз»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Выставка рисунков–поздравлений Деду Морозу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21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Суббота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«По каналам телевидения»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Интерактивная программа для детей, посвященная всемирному Дню телевидения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22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10:00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«Шаги к здоровью»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Занятия скандинавской ходьбой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22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«Здравствуйте!»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Семейный праздник, посвященный всемирному Дню приветствий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lastRenderedPageBreak/>
              <w:t>25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Среда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«Осторожно - лед»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Радиопрограмма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28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Суббота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«Мама - главное слово»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Тематическая программа, посвященная Дню матери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29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10:00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«Шаги к здоровью»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Занятия скандинавской ходьбой</w:t>
            </w:r>
          </w:p>
        </w:tc>
      </w:tr>
      <w:tr w:rsidR="006342B0" w:rsidRPr="006342B0" w:rsidTr="006342B0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after="0" w:line="395" w:lineRule="atLeast"/>
              <w:jc w:val="center"/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t>29 ноября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Воскресенье</w:t>
            </w:r>
            <w:r w:rsidRPr="006342B0">
              <w:rPr>
                <w:rFonts w:ascii="Tahoma" w:eastAsia="Times New Roman" w:hAnsi="Tahoma" w:cs="Tahoma"/>
                <w:b/>
                <w:bCs/>
                <w:color w:val="02263E"/>
                <w:sz w:val="33"/>
                <w:szCs w:val="33"/>
              </w:rPr>
              <w:br/>
              <w:t>11:30</w:t>
            </w:r>
          </w:p>
        </w:tc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7FAFD"/>
            <w:tcMar>
              <w:top w:w="82" w:type="dxa"/>
              <w:left w:w="247" w:type="dxa"/>
              <w:bottom w:w="165" w:type="dxa"/>
              <w:right w:w="247" w:type="dxa"/>
            </w:tcMar>
            <w:vAlign w:val="center"/>
            <w:hideMark/>
          </w:tcPr>
          <w:p w:rsidR="006342B0" w:rsidRPr="006342B0" w:rsidRDefault="006342B0" w:rsidP="006342B0">
            <w:pPr>
              <w:spacing w:before="41" w:after="41" w:line="395" w:lineRule="atLeast"/>
              <w:ind w:right="247"/>
              <w:jc w:val="both"/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</w:pPr>
            <w:r w:rsidRPr="006342B0">
              <w:rPr>
                <w:rFonts w:ascii="Tahoma" w:eastAsia="Times New Roman" w:hAnsi="Tahoma" w:cs="Tahoma"/>
                <w:b/>
                <w:bCs/>
                <w:color w:val="DD6F00"/>
                <w:sz w:val="36"/>
                <w:szCs w:val="36"/>
              </w:rPr>
              <w:t>«Мамины глаза»</w:t>
            </w:r>
          </w:p>
          <w:p w:rsidR="006342B0" w:rsidRPr="006342B0" w:rsidRDefault="006342B0" w:rsidP="006342B0">
            <w:pPr>
              <w:spacing w:after="0" w:line="395" w:lineRule="atLeast"/>
              <w:rPr>
                <w:rFonts w:ascii="Tahoma" w:eastAsia="Times New Roman" w:hAnsi="Tahoma" w:cs="Tahoma"/>
                <w:color w:val="26475A"/>
                <w:sz w:val="33"/>
                <w:szCs w:val="33"/>
              </w:rPr>
            </w:pPr>
            <w:r w:rsidRPr="006342B0">
              <w:rPr>
                <w:rFonts w:ascii="Tahoma" w:eastAsia="Times New Roman" w:hAnsi="Tahoma" w:cs="Tahoma"/>
                <w:color w:val="26475A"/>
                <w:sz w:val="33"/>
                <w:szCs w:val="33"/>
              </w:rPr>
              <w:t>Праздничное мероприятие для всей семьи</w:t>
            </w:r>
          </w:p>
        </w:tc>
      </w:tr>
    </w:tbl>
    <w:p w:rsidR="006342B0" w:rsidRPr="006342B0" w:rsidRDefault="006342B0" w:rsidP="006342B0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9900"/>
          <w:spacing w:val="55"/>
          <w:sz w:val="33"/>
          <w:szCs w:val="33"/>
          <w:u w:val="single"/>
        </w:rPr>
      </w:pPr>
      <w:r w:rsidRPr="006342B0">
        <w:rPr>
          <w:rFonts w:ascii="Georgia" w:eastAsia="Times New Roman" w:hAnsi="Georgia" w:cs="Times New Roman"/>
          <w:b/>
          <w:bCs/>
          <w:color w:val="009900"/>
          <w:spacing w:val="55"/>
          <w:sz w:val="33"/>
          <w:szCs w:val="33"/>
          <w:u w:val="single"/>
        </w:rPr>
        <w:t>Мероприятия по патриотическому воспитанию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4754"/>
      </w:tblGrid>
      <w:tr w:rsidR="006342B0" w:rsidRPr="006342B0" w:rsidTr="006342B0">
        <w:trPr>
          <w:tblCellSpacing w:w="0" w:type="dxa"/>
        </w:trPr>
        <w:tc>
          <w:tcPr>
            <w:tcW w:w="0" w:type="auto"/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6342B0" w:rsidRPr="006342B0" w:rsidRDefault="006342B0" w:rsidP="00634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30"/>
                <w:szCs w:val="30"/>
              </w:rPr>
            </w:pPr>
          </w:p>
          <w:p w:rsidR="006342B0" w:rsidRPr="006342B0" w:rsidRDefault="006342B0" w:rsidP="00634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30"/>
                <w:szCs w:val="30"/>
              </w:rPr>
            </w:pPr>
            <w:ins w:id="0" w:author="Unknown"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Беседы;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lastRenderedPageBreak/>
                <w:t>* Встречи с ветеранами Великой Отечественной войны, воинами–интернационалистами;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Викторина на тему: «Слава тебе, победитель солдат!»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* </w:t>
              </w:r>
              <w:proofErr w:type="gramStart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Воспитание культуры безопасности на уроках ОБЖ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Возложение венков и цветов на братскую могилу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Использование символов Российской Федерации при проведении внеклассных мероприятий;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Конкурсы; * Коллективные творческие дела;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Краеведческий поиск «Живая летопись войны»;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Классные часы на тему «Герои и подвиги»;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Конкурс сочинений «Память жива», посвященный участникам войны;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Акция  «Ветеран живет рядом»; * Конкурс чтецов «Дети о войне»;</w:t>
              </w:r>
              <w:proofErr w:type="gramEnd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Конкурс патриотической песни «Прикоснись к подвигу сердцем»;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Конкурс рисунков  «Война глазами детей»;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Классный час на тему: «Афганистан далеко, но это тоже страница нашей истории»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Классный час на тему: «Кто не знает своего прошлого, у того нет будущего»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Литературно-музыкальная композиция: «Я люблю тебя, малая Родина!»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Организация традиционных встреч: ветеранов с обучающимися колледжа, посвященных Победе в ВОВ 1941-1945 г.; с вдовами погибших на войне;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Организация и проведение фестивалей патриотической песни и конкурса чтецов;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* Организация экспозиций в музее боевой славы </w:t>
              </w:r>
              <w:proofErr w:type="gramStart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к</w:t>
              </w:r>
              <w:proofErr w:type="gramEnd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 Дню Победы;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Организация и проведение конкурса  рисунков «Я только слышал о войне»;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Обобщение опыта работы педагогов на темы:  «Патриотизм XXI века: формирование его на традициях прошлого и современного опыта»; «Организация работы по патриотическому воспитанию в системе образования: инновационные подходы и технологии»;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Обновление и создание музейных экспозиций патриотической направленности;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* </w:t>
              </w:r>
              <w:r w:rsidRPr="006342B0">
                <w:rPr>
                  <w:rFonts w:ascii="Arial" w:eastAsia="Times New Roman" w:hAnsi="Arial" w:cs="Arial"/>
                  <w:sz w:val="30"/>
                  <w:szCs w:val="30"/>
                  <w:shd w:val="clear" w:color="auto" w:fill="FFFFFF"/>
                </w:rPr>
                <w:t>Оформление летописи колледжа;</w:t>
              </w:r>
              <w:r w:rsidRPr="006342B0">
                <w:rPr>
                  <w:rFonts w:ascii="Arial" w:eastAsia="Times New Roman" w:hAnsi="Arial" w:cs="Arial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sz w:val="30"/>
                  <w:szCs w:val="30"/>
                  <w:shd w:val="clear" w:color="auto" w:fill="FFFFFF"/>
                </w:rPr>
                <w:t>* Оформление «Книги Почёта»;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lastRenderedPageBreak/>
                <w:t>* Предметные недели;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Посещение музеев;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Праздники, посвященные памятным датам;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Проведение тематических линеек по истории России</w:t>
              </w:r>
              <w:proofErr w:type="gramStart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 ,</w:t>
              </w:r>
              <w:proofErr w:type="gramEnd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символике России;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Подготовка и проведение военно-спортивной игры «Зарница»;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Пополнение банка педагогической информации материалами по организации  и осуществлению патриотического воспитания;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Проведение конкурсов, выполнение рефератов, связанных с героическим прошлым России, важнейшими событиями в жизни народа;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Проведение конкурса  «Доброта спасет мир», посвященный Дню защиты детей, Дню пожилого человека, Дню матери, Дню защиты детей;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* </w:t>
              </w:r>
              <w:proofErr w:type="gramStart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Проведение уроков мужества, посвященных Дню защитникам Заполярья, Дню Защитника Отечества и Дню Победы;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Проведение легкоатлетического кросса для обучающихся, посвященного  Дню Победы;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Проведение памятных дней:</w:t>
              </w:r>
              <w:proofErr w:type="gramEnd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  День Победы; День вывода войск из Афганистана; День защитников Отечества;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* Познавательная игра на тему: </w:t>
              </w:r>
              <w:proofErr w:type="gramStart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«Есть такая профессия – Родину защищать»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Проведение тематических классных часов «Мой город, мой Ростов», «Конституционные права человека»; выпуск стенгазет «День города», «День учителя», «День народного единства», «День освобождения Ростова», «День защитника Отечества», «День Победы», «День Труда»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Подготовка материалов и оформление выставок по темам:</w:t>
              </w:r>
              <w:proofErr w:type="gramEnd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 «История колледжа», «Лучшие преподаватели колледжа», «Призвание, опыт, мастерство», «Почетные автотранспортники-преподаватели колледжа», «История автомобиля», «Государственные символы России», «Золотой фонд колледжа», «Наша служба и опасна, и трудна»;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Подготовка альбомов, газет и стендов для выставок в День встречи с выпускниками;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* Проведение тематических классных часов: «Торжественная песнь орла и </w:t>
              </w:r>
              <w:proofErr w:type="spellStart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триколора</w:t>
              </w:r>
              <w:proofErr w:type="spellEnd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», «История 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lastRenderedPageBreak/>
                <w:t>колледжа в истории страны»;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* Проведение  традиционных мероприятий: </w:t>
              </w:r>
              <w:proofErr w:type="gramStart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День пожилого человека, Встречи студентов с ветеранами «Уроки Памяти», Митинг, посвященный 9 мая;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Совещаний для классных руководителей   «Пути совершенствования патриотического воспитания в условиях модернизации системы образования»;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Семинар-практикум для классных  руководителей   «Патриотическое воспитание подростков: особенности, опыт, проблемы»;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Создание банка информационных и методических материалов по обеспечению патриотического воспитания обучающихся;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Собрание членов военно-патриотического клуба;</w:t>
              </w:r>
              <w:proofErr w:type="gramEnd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Тематические классные часы;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Участие в акциях: «Солдатские письма», «Герои живут рядом»,  «От сердца к сердцу»;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Уроки мужества;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Устный журнал;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Участие в постоянно действующих областных и городских конкурсах, реализующих программы патриотического воспитания;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Участие в акции «Вахта памяти»: встречи с ветеранами Великой Отечественной войны и тружениками тыла; линейки, посвященные памятным датам истории; общий классный час, посвященный Дню Победы;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Участие в областном слете  студентов;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Участие в акции «Обелиск у дороги»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* Участие обучающихся  и педагогов в конкурсах проектов:   </w:t>
              </w:r>
              <w:proofErr w:type="gramStart"/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«Я – гражданин России», «Патриотическое воспитание обучающихся»;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Участие в конкурсе «Лучшая открытка ветерану»;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 xml:space="preserve">* Участие во Всероссийской молодежно-патриотической акции   «Георгиевская ленточка» под 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lastRenderedPageBreak/>
                <w:t>девизом  «Мы помним, мы гордимся»;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Участие во Всероссийских спортивно-оздоровительных играх учащихся  «Президентские соревнования»;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Участие во Всероссийском  фестивале семейного творчества  «Крепка семья - крепка Россия»;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  <w:shd w:val="clear" w:color="auto" w:fill="FFFFFF"/>
                </w:rPr>
                <w:t>* Фотовыставка «Война и моя семья».</w:t>
              </w:r>
              <w:r w:rsidRPr="006342B0">
                <w:rPr>
                  <w:rFonts w:ascii="Arial" w:eastAsia="Times New Roman" w:hAnsi="Arial" w:cs="Arial"/>
                  <w:color w:val="555555"/>
                  <w:sz w:val="30"/>
                  <w:szCs w:val="30"/>
                </w:rPr>
                <w:br/>
              </w:r>
            </w:ins>
            <w:proofErr w:type="gramEnd"/>
          </w:p>
        </w:tc>
      </w:tr>
    </w:tbl>
    <w:p w:rsidR="0003042F" w:rsidRDefault="0003042F"/>
    <w:sectPr w:rsidR="0003042F" w:rsidSect="006342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42B0"/>
    <w:rsid w:val="0003042F"/>
    <w:rsid w:val="006342B0"/>
    <w:rsid w:val="00675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342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42B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34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2020-10-18T07:34:00Z</dcterms:created>
  <dcterms:modified xsi:type="dcterms:W3CDTF">2020-10-18T07:50:00Z</dcterms:modified>
</cp:coreProperties>
</file>